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0A1656" w14:textId="77777777" w:rsidR="00F42FB1" w:rsidRDefault="00F42FB1" w:rsidP="00F42FB1">
      <w:pPr>
        <w:pStyle w:val="Hlavika"/>
        <w:jc w:val="right"/>
        <w:rPr>
          <w:rFonts w:ascii="Arial Narrow" w:hAnsi="Arial Narrow"/>
          <w:lang w:val="sk-SK"/>
        </w:rPr>
      </w:pPr>
      <w:r w:rsidRPr="00F42FB1">
        <w:rPr>
          <w:rFonts w:ascii="Arial Narrow" w:hAnsi="Arial Narrow"/>
          <w:lang w:val="sk-SK"/>
        </w:rPr>
        <w:t>Príloha č. 4 súťažných podkladov</w:t>
      </w:r>
    </w:p>
    <w:p w14:paraId="02F5A07D" w14:textId="074CCA49" w:rsidR="007F15B5" w:rsidRDefault="007F15B5" w:rsidP="00D02F5E">
      <w:pPr>
        <w:pStyle w:val="Default"/>
        <w:ind w:left="567"/>
        <w:jc w:val="both"/>
        <w:rPr>
          <w:rFonts w:ascii="Arial Narrow" w:hAnsi="Arial Narrow"/>
          <w:color w:val="FF0000"/>
          <w:sz w:val="20"/>
          <w:szCs w:val="20"/>
        </w:rPr>
      </w:pPr>
    </w:p>
    <w:p w14:paraId="27F904E0" w14:textId="77777777" w:rsidR="00ED6120" w:rsidRPr="00F42FB1" w:rsidRDefault="00ED6120" w:rsidP="00D02F5E">
      <w:pPr>
        <w:pStyle w:val="Default"/>
        <w:ind w:left="567"/>
        <w:jc w:val="both"/>
        <w:rPr>
          <w:rFonts w:ascii="Arial Narrow" w:hAnsi="Arial Narrow"/>
          <w:color w:val="FF0000"/>
          <w:sz w:val="20"/>
          <w:szCs w:val="20"/>
        </w:rPr>
      </w:pPr>
    </w:p>
    <w:p w14:paraId="241A9136" w14:textId="77777777" w:rsidR="002F0FCC" w:rsidRPr="002F0FCC" w:rsidRDefault="00165614" w:rsidP="005F47CD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2F0FCC">
        <w:rPr>
          <w:rFonts w:ascii="Arial Narrow" w:hAnsi="Arial Narrow" w:cs="Arial"/>
          <w:b/>
          <w:bCs/>
          <w:sz w:val="22"/>
          <w:szCs w:val="22"/>
        </w:rPr>
        <w:t>KRITÉRIUM NA VYHODNOTENIE PONÚK</w:t>
      </w:r>
      <w:r w:rsidR="002F0FCC" w:rsidRPr="002F0FCC">
        <w:rPr>
          <w:rFonts w:ascii="Arial Narrow" w:hAnsi="Arial Narrow" w:cs="Arial"/>
          <w:b/>
          <w:bCs/>
          <w:sz w:val="22"/>
          <w:szCs w:val="22"/>
        </w:rPr>
        <w:t>,</w:t>
      </w:r>
    </w:p>
    <w:p w14:paraId="2A418822" w14:textId="77777777" w:rsidR="00F133FF" w:rsidRPr="002F0FCC" w:rsidRDefault="00B615A4" w:rsidP="005F47CD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2F0FCC">
        <w:rPr>
          <w:rFonts w:ascii="Arial Narrow" w:hAnsi="Arial Narrow" w:cs="Arial"/>
          <w:b/>
          <w:bCs/>
          <w:sz w:val="22"/>
          <w:szCs w:val="22"/>
        </w:rPr>
        <w:t>PRAVIDLÁ   UPLATŇOVANIA   KRITÉR</w:t>
      </w:r>
      <w:r w:rsidR="002F0FCC" w:rsidRPr="002F0FCC">
        <w:rPr>
          <w:rFonts w:ascii="Arial Narrow" w:hAnsi="Arial Narrow" w:cs="Arial"/>
          <w:b/>
          <w:bCs/>
          <w:sz w:val="22"/>
          <w:szCs w:val="22"/>
        </w:rPr>
        <w:t>IA</w:t>
      </w:r>
      <w:r w:rsidRPr="002F0FCC">
        <w:rPr>
          <w:rFonts w:ascii="Arial Narrow" w:hAnsi="Arial Narrow" w:cs="Arial"/>
          <w:b/>
          <w:bCs/>
          <w:sz w:val="22"/>
          <w:szCs w:val="22"/>
        </w:rPr>
        <w:t xml:space="preserve">  </w:t>
      </w:r>
      <w:r w:rsidR="00F133FF" w:rsidRPr="002F0FCC">
        <w:rPr>
          <w:rFonts w:ascii="Arial Narrow" w:hAnsi="Arial Narrow" w:cs="Arial"/>
          <w:b/>
          <w:bCs/>
          <w:sz w:val="22"/>
          <w:szCs w:val="22"/>
        </w:rPr>
        <w:t xml:space="preserve">NA VYHODNOTENIE PONÚK </w:t>
      </w:r>
    </w:p>
    <w:p w14:paraId="0FE850BB" w14:textId="77777777" w:rsidR="00ED6120" w:rsidRDefault="00ED6120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3686" w:hanging="3686"/>
        <w:jc w:val="center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</w:p>
    <w:p w14:paraId="1D1C8C9E" w14:textId="173CBB40" w:rsidR="00165614" w:rsidRPr="00385F98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3686" w:hanging="3686"/>
        <w:jc w:val="center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b/>
          <w:bCs/>
          <w:sz w:val="22"/>
          <w:szCs w:val="22"/>
          <w:lang w:eastAsia="sk-SK"/>
        </w:rPr>
        <w:t>Ponuky sa vyhodnocujú na základe kritéria na vyhodnotenie ponúk</w:t>
      </w:r>
    </w:p>
    <w:p w14:paraId="6B4B5BE4" w14:textId="77777777" w:rsidR="00165614" w:rsidRPr="00385F98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3686" w:hanging="3686"/>
        <w:jc w:val="center"/>
        <w:rPr>
          <w:rFonts w:ascii="Arial Narrow" w:eastAsia="Calibri" w:hAnsi="Arial Narrow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sz w:val="22"/>
          <w:szCs w:val="22"/>
          <w:lang w:eastAsia="sk-SK"/>
        </w:rPr>
        <w:t>„</w:t>
      </w:r>
      <w:r w:rsidR="00385F98" w:rsidRPr="00385F98">
        <w:rPr>
          <w:rFonts w:ascii="Arial Narrow" w:eastAsia="Calibri" w:hAnsi="Arial Narrow"/>
          <w:b/>
          <w:sz w:val="22"/>
          <w:szCs w:val="22"/>
          <w:lang w:eastAsia="sk-SK"/>
        </w:rPr>
        <w:t>Maximálna c</w:t>
      </w:r>
      <w:r w:rsidRPr="00385F98">
        <w:rPr>
          <w:rFonts w:ascii="Arial Narrow" w:eastAsia="Calibri" w:hAnsi="Arial Narrow"/>
          <w:b/>
          <w:bCs/>
          <w:sz w:val="22"/>
          <w:szCs w:val="22"/>
          <w:lang w:eastAsia="sk-SK"/>
        </w:rPr>
        <w:t>elko</w:t>
      </w:r>
      <w:r w:rsidR="00FB2CC8">
        <w:rPr>
          <w:rFonts w:ascii="Arial Narrow" w:eastAsia="Calibri" w:hAnsi="Arial Narrow"/>
          <w:b/>
          <w:bCs/>
          <w:sz w:val="22"/>
          <w:szCs w:val="22"/>
          <w:lang w:eastAsia="sk-SK"/>
        </w:rPr>
        <w:t>vá cena</w:t>
      </w:r>
      <w:r w:rsidRPr="00385F98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 za požadovan</w:t>
      </w:r>
      <w:r w:rsidR="00FB2CC8">
        <w:rPr>
          <w:rFonts w:ascii="Arial Narrow" w:eastAsia="Calibri" w:hAnsi="Arial Narrow"/>
          <w:b/>
          <w:bCs/>
          <w:sz w:val="22"/>
          <w:szCs w:val="22"/>
          <w:lang w:eastAsia="sk-SK"/>
        </w:rPr>
        <w:t>ý</w:t>
      </w:r>
      <w:r w:rsidRPr="00385F98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 predmet zákazky vyjadrená v EUR bez DPH“</w:t>
      </w:r>
    </w:p>
    <w:p w14:paraId="45113982" w14:textId="77777777" w:rsidR="00165614" w:rsidRPr="00385F98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hanging="432"/>
        <w:jc w:val="both"/>
        <w:rPr>
          <w:rFonts w:ascii="Arial Narrow" w:eastAsia="Calibri" w:hAnsi="Arial Narrow"/>
          <w:vanish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b/>
          <w:bCs/>
          <w:vanish/>
          <w:sz w:val="22"/>
          <w:szCs w:val="22"/>
          <w:lang w:eastAsia="sk-SK"/>
        </w:rPr>
        <w:t>7</w:t>
      </w:r>
      <w:r w:rsidRPr="00385F98">
        <w:rPr>
          <w:rFonts w:ascii="Arial Narrow" w:eastAsia="Calibri" w:hAnsi="Arial Narrow"/>
          <w:b/>
          <w:bCs/>
          <w:vanish/>
          <w:sz w:val="22"/>
          <w:szCs w:val="22"/>
          <w:lang w:eastAsia="sk-SK"/>
        </w:rPr>
        <w:tab/>
      </w:r>
    </w:p>
    <w:p w14:paraId="40D7F77C" w14:textId="77777777" w:rsidR="00165614" w:rsidRPr="00385F98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</w:p>
    <w:p w14:paraId="383E1FEC" w14:textId="77777777" w:rsidR="00165614" w:rsidRPr="00385F98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Komisia na vyhodnotenie ponúk prostredníctvom systému EKS automatizovaným spôsobom v súlade so zákonom č. 343/2015 Z. z. o verejnom obstarávaní a o zmene a doplnení niektorých zákonov v znení neskorších predpisov (ďalej len „zákon“) vyhodnotí ponuky </w:t>
      </w:r>
      <w:r w:rsidR="00B444D0" w:rsidRPr="00385F98">
        <w:rPr>
          <w:rFonts w:ascii="Arial Narrow" w:eastAsia="Calibri" w:hAnsi="Arial Narrow"/>
          <w:sz w:val="22"/>
          <w:szCs w:val="22"/>
          <w:lang w:eastAsia="sk-SK"/>
        </w:rPr>
        <w:t>uchádzačov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>, ktoré neboli vylúčené, podľa kritéria na vyhodnotenie ponúk (ďalej len „kritérium“)</w:t>
      </w:r>
      <w:r w:rsidR="007B5E6A" w:rsidRPr="00385F98">
        <w:rPr>
          <w:rFonts w:ascii="Arial Narrow" w:eastAsia="Calibri" w:hAnsi="Arial Narrow"/>
          <w:sz w:val="22"/>
          <w:szCs w:val="22"/>
          <w:lang w:eastAsia="sk-SK"/>
        </w:rPr>
        <w:t>,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 určeného v oznámení o vyhlásení verejného obstarávania a na základe pravidiel jeho uplatnenia určených v tejto časti súťažných podklado</w:t>
      </w:r>
      <w:r w:rsidR="00E0243D">
        <w:rPr>
          <w:rFonts w:ascii="Arial Narrow" w:eastAsia="Calibri" w:hAnsi="Arial Narrow"/>
          <w:sz w:val="22"/>
          <w:szCs w:val="22"/>
          <w:lang w:eastAsia="sk-SK"/>
        </w:rPr>
        <w:t>v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>.</w:t>
      </w:r>
    </w:p>
    <w:p w14:paraId="425B6C56" w14:textId="77777777" w:rsidR="00165614" w:rsidRPr="00385F98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Všetky ceny, ako aj návrh na plnenie kritéria uvedené v ponuke </w:t>
      </w:r>
      <w:r w:rsidR="00B444D0" w:rsidRPr="00385F98">
        <w:rPr>
          <w:rFonts w:ascii="Arial Narrow" w:eastAsia="Calibri" w:hAnsi="Arial Narrow"/>
          <w:sz w:val="22"/>
          <w:szCs w:val="22"/>
          <w:lang w:eastAsia="sk-SK"/>
        </w:rPr>
        <w:t>uchádzača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 podľa predmetných súťažných podkladov musia byť zaokrúhlené na dve desatinné miesta.</w:t>
      </w:r>
    </w:p>
    <w:p w14:paraId="485803A5" w14:textId="77777777" w:rsidR="00165614" w:rsidRPr="00385F98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bCs/>
          <w:strike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b/>
          <w:bCs/>
          <w:sz w:val="22"/>
          <w:szCs w:val="22"/>
          <w:lang w:eastAsia="sk-SK"/>
        </w:rPr>
        <w:t>Pravidlá na uplatnenie kritéria: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</w:p>
    <w:p w14:paraId="7390BA10" w14:textId="77777777" w:rsidR="00165614" w:rsidRPr="00385F98" w:rsidRDefault="004F0D42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bCs/>
          <w:color w:val="FF0000"/>
          <w:sz w:val="22"/>
          <w:szCs w:val="22"/>
          <w:lang w:eastAsia="sk-SK"/>
        </w:rPr>
      </w:pPr>
      <w:r>
        <w:rPr>
          <w:rFonts w:ascii="Arial Narrow" w:eastAsia="Calibri" w:hAnsi="Arial Narrow"/>
          <w:b/>
          <w:bCs/>
          <w:sz w:val="22"/>
          <w:szCs w:val="22"/>
          <w:lang w:eastAsia="sk-SK"/>
        </w:rPr>
        <w:t>Maximálna c</w:t>
      </w:r>
      <w:r w:rsidR="00165614" w:rsidRPr="00385F98">
        <w:rPr>
          <w:rFonts w:ascii="Arial Narrow" w:eastAsia="Calibri" w:hAnsi="Arial Narrow"/>
          <w:b/>
          <w:bCs/>
          <w:sz w:val="22"/>
          <w:szCs w:val="22"/>
          <w:lang w:eastAsia="sk-SK"/>
        </w:rPr>
        <w:t>elková cena za požadovan</w:t>
      </w:r>
      <w:r w:rsidR="00E0243D">
        <w:rPr>
          <w:rFonts w:ascii="Arial Narrow" w:eastAsia="Calibri" w:hAnsi="Arial Narrow"/>
          <w:b/>
          <w:bCs/>
          <w:sz w:val="22"/>
          <w:szCs w:val="22"/>
          <w:lang w:eastAsia="sk-SK"/>
        </w:rPr>
        <w:t>ý</w:t>
      </w:r>
      <w:r w:rsidR="00165614" w:rsidRPr="00385F98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 predmet zákazky vyjadrená v EUR bez DPH</w:t>
      </w:r>
    </w:p>
    <w:p w14:paraId="123EF1F3" w14:textId="46DBA862" w:rsidR="00165614" w:rsidRPr="00385F98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Systém EKS automatizovane označí ponuku s najnižšou </w:t>
      </w:r>
      <w:r w:rsidR="004B1BE8">
        <w:rPr>
          <w:rFonts w:ascii="Arial Narrow" w:eastAsia="Calibri" w:hAnsi="Arial Narrow"/>
          <w:sz w:val="22"/>
          <w:szCs w:val="22"/>
          <w:lang w:eastAsia="sk-SK"/>
        </w:rPr>
        <w:t>Maximálnou c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>elkovou cenou za požadovan</w:t>
      </w:r>
      <w:r w:rsidR="009E1569">
        <w:rPr>
          <w:rFonts w:ascii="Arial Narrow" w:eastAsia="Calibri" w:hAnsi="Arial Narrow"/>
          <w:sz w:val="22"/>
          <w:szCs w:val="22"/>
          <w:lang w:eastAsia="sk-SK"/>
        </w:rPr>
        <w:t>ý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 predmet zákazky vyjadren</w:t>
      </w:r>
      <w:r w:rsidR="009E1569">
        <w:rPr>
          <w:rFonts w:ascii="Arial Narrow" w:eastAsia="Calibri" w:hAnsi="Arial Narrow"/>
          <w:sz w:val="22"/>
          <w:szCs w:val="22"/>
          <w:lang w:eastAsia="sk-SK"/>
        </w:rPr>
        <w:t>ou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 v EUR</w:t>
      </w:r>
      <w:r w:rsidR="00094C1F" w:rsidRPr="00385F98">
        <w:rPr>
          <w:rFonts w:ascii="Arial Narrow" w:eastAsia="Calibri" w:hAnsi="Arial Narrow"/>
          <w:sz w:val="22"/>
          <w:szCs w:val="22"/>
          <w:lang w:eastAsia="sk-SK"/>
        </w:rPr>
        <w:t xml:space="preserve"> bez DPH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 za prvú, ponuku s druhou najnižšou </w:t>
      </w:r>
      <w:r w:rsidR="004B1BE8">
        <w:rPr>
          <w:rFonts w:ascii="Arial Narrow" w:eastAsia="Calibri" w:hAnsi="Arial Narrow"/>
          <w:sz w:val="22"/>
          <w:szCs w:val="22"/>
          <w:lang w:eastAsia="sk-SK"/>
        </w:rPr>
        <w:t>Maximálnou c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>elkovou cenou za požadovan</w:t>
      </w:r>
      <w:r w:rsidR="009E1569">
        <w:rPr>
          <w:rFonts w:ascii="Arial Narrow" w:eastAsia="Calibri" w:hAnsi="Arial Narrow"/>
          <w:sz w:val="22"/>
          <w:szCs w:val="22"/>
          <w:lang w:eastAsia="sk-SK"/>
        </w:rPr>
        <w:t>ý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 predmet zákazky vyjadren</w:t>
      </w:r>
      <w:r w:rsidR="009E1569">
        <w:rPr>
          <w:rFonts w:ascii="Arial Narrow" w:eastAsia="Calibri" w:hAnsi="Arial Narrow"/>
          <w:sz w:val="22"/>
          <w:szCs w:val="22"/>
          <w:lang w:eastAsia="sk-SK"/>
        </w:rPr>
        <w:t>ou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 v EUR </w:t>
      </w:r>
      <w:r w:rsidR="00094C1F" w:rsidRPr="00385F98">
        <w:rPr>
          <w:rFonts w:ascii="Arial Narrow" w:eastAsia="Calibri" w:hAnsi="Arial Narrow"/>
          <w:sz w:val="22"/>
          <w:szCs w:val="22"/>
          <w:lang w:eastAsia="sk-SK"/>
        </w:rPr>
        <w:t xml:space="preserve">bez DPH 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>za druhú, ponuku s tre</w:t>
      </w:r>
      <w:r w:rsidR="00ED6120">
        <w:rPr>
          <w:rFonts w:ascii="Arial Narrow" w:eastAsia="Calibri" w:hAnsi="Arial Narrow"/>
          <w:sz w:val="22"/>
          <w:szCs w:val="22"/>
          <w:lang w:eastAsia="sk-SK"/>
        </w:rPr>
        <w:t>ť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ou najnižšou </w:t>
      </w:r>
      <w:r w:rsidR="004B1BE8">
        <w:rPr>
          <w:rFonts w:ascii="Arial Narrow" w:eastAsia="Calibri" w:hAnsi="Arial Narrow"/>
          <w:sz w:val="22"/>
          <w:szCs w:val="22"/>
          <w:lang w:eastAsia="sk-SK"/>
        </w:rPr>
        <w:t>Maximálnou c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>elkovou cenou za požadovan</w:t>
      </w:r>
      <w:r w:rsidR="009E1569">
        <w:rPr>
          <w:rFonts w:ascii="Arial Narrow" w:eastAsia="Calibri" w:hAnsi="Arial Narrow"/>
          <w:sz w:val="22"/>
          <w:szCs w:val="22"/>
          <w:lang w:eastAsia="sk-SK"/>
        </w:rPr>
        <w:t>ý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 predmet zákazky vyjadren</w:t>
      </w:r>
      <w:r w:rsidR="009E1569">
        <w:rPr>
          <w:rFonts w:ascii="Arial Narrow" w:eastAsia="Calibri" w:hAnsi="Arial Narrow"/>
          <w:sz w:val="22"/>
          <w:szCs w:val="22"/>
          <w:lang w:eastAsia="sk-SK"/>
        </w:rPr>
        <w:t>ou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 v</w:t>
      </w:r>
      <w:r w:rsidR="00094C1F" w:rsidRPr="00385F98">
        <w:rPr>
          <w:rFonts w:ascii="Arial Narrow" w:eastAsia="Calibri" w:hAnsi="Arial Narrow"/>
          <w:sz w:val="22"/>
          <w:szCs w:val="22"/>
          <w:lang w:eastAsia="sk-SK"/>
        </w:rPr>
        <w:t> 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>EUR</w:t>
      </w:r>
      <w:r w:rsidR="00094C1F" w:rsidRPr="00385F98">
        <w:rPr>
          <w:rFonts w:ascii="Arial Narrow" w:eastAsia="Calibri" w:hAnsi="Arial Narrow"/>
          <w:sz w:val="22"/>
          <w:szCs w:val="22"/>
          <w:lang w:eastAsia="sk-SK"/>
        </w:rPr>
        <w:t xml:space="preserve"> bez DPH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 za tretiu, atď. </w:t>
      </w:r>
      <w:del w:id="0" w:author="Tamara Bečárová" w:date="2020-12-11T10:38:00Z">
        <w:r w:rsidRPr="00385F98" w:rsidDel="00741821">
          <w:rPr>
            <w:rFonts w:ascii="Arial Narrow" w:eastAsia="Calibri" w:hAnsi="Arial Narrow"/>
            <w:sz w:val="22"/>
            <w:szCs w:val="22"/>
            <w:lang w:eastAsia="sk-SK"/>
          </w:rPr>
          <w:delText xml:space="preserve">Ponuky </w:delText>
        </w:r>
        <w:r w:rsidR="00094C1F" w:rsidRPr="00385F98" w:rsidDel="00741821">
          <w:rPr>
            <w:rFonts w:ascii="Arial Narrow" w:eastAsia="Calibri" w:hAnsi="Arial Narrow"/>
            <w:sz w:val="22"/>
            <w:szCs w:val="22"/>
            <w:lang w:eastAsia="sk-SK"/>
          </w:rPr>
          <w:delText>uchádzačov</w:delText>
        </w:r>
        <w:r w:rsidRPr="00385F98" w:rsidDel="00741821">
          <w:rPr>
            <w:rFonts w:ascii="Arial Narrow" w:eastAsia="Calibri" w:hAnsi="Arial Narrow"/>
            <w:sz w:val="22"/>
            <w:szCs w:val="22"/>
            <w:lang w:eastAsia="sk-SK"/>
          </w:rPr>
          <w:delText>, ktoré systém EKS automatizovane vyhodnocoval podľa predmetného kritéria, budú následne systémom EKS z</w:delText>
        </w:r>
        <w:r w:rsidR="00DD251E" w:rsidRPr="00385F98" w:rsidDel="00741821">
          <w:rPr>
            <w:rFonts w:ascii="Arial Narrow" w:eastAsia="Calibri" w:hAnsi="Arial Narrow"/>
            <w:sz w:val="22"/>
            <w:szCs w:val="22"/>
            <w:lang w:eastAsia="sk-SK"/>
          </w:rPr>
          <w:delText>a</w:delText>
        </w:r>
        <w:r w:rsidRPr="00385F98" w:rsidDel="00741821">
          <w:rPr>
            <w:rFonts w:ascii="Arial Narrow" w:eastAsia="Calibri" w:hAnsi="Arial Narrow"/>
            <w:sz w:val="22"/>
            <w:szCs w:val="22"/>
            <w:lang w:eastAsia="sk-SK"/>
          </w:rPr>
          <w:delText>radené</w:delText>
        </w:r>
        <w:r w:rsidR="00DD251E" w:rsidRPr="00385F98" w:rsidDel="00741821">
          <w:rPr>
            <w:rFonts w:ascii="Arial Narrow" w:eastAsia="Calibri" w:hAnsi="Arial Narrow"/>
            <w:sz w:val="22"/>
            <w:szCs w:val="22"/>
            <w:lang w:eastAsia="sk-SK"/>
          </w:rPr>
          <w:delText xml:space="preserve"> do</w:delText>
        </w:r>
        <w:r w:rsidRPr="00385F98" w:rsidDel="00741821">
          <w:rPr>
            <w:rFonts w:ascii="Arial Narrow" w:eastAsia="Calibri" w:hAnsi="Arial Narrow"/>
            <w:sz w:val="22"/>
            <w:szCs w:val="22"/>
            <w:lang w:eastAsia="sk-SK"/>
          </w:rPr>
          <w:delText xml:space="preserve"> elektronick</w:delText>
        </w:r>
        <w:r w:rsidR="00DD251E" w:rsidRPr="00385F98" w:rsidDel="00741821">
          <w:rPr>
            <w:rFonts w:ascii="Arial Narrow" w:eastAsia="Calibri" w:hAnsi="Arial Narrow"/>
            <w:sz w:val="22"/>
            <w:szCs w:val="22"/>
            <w:lang w:eastAsia="sk-SK"/>
          </w:rPr>
          <w:delText>ej</w:delText>
        </w:r>
        <w:r w:rsidRPr="00385F98" w:rsidDel="00741821">
          <w:rPr>
            <w:rFonts w:ascii="Arial Narrow" w:eastAsia="Calibri" w:hAnsi="Arial Narrow"/>
            <w:sz w:val="22"/>
            <w:szCs w:val="22"/>
            <w:lang w:eastAsia="sk-SK"/>
          </w:rPr>
          <w:delText xml:space="preserve"> aukci</w:delText>
        </w:r>
        <w:r w:rsidR="00DD251E" w:rsidRPr="00385F98" w:rsidDel="00741821">
          <w:rPr>
            <w:rFonts w:ascii="Arial Narrow" w:eastAsia="Calibri" w:hAnsi="Arial Narrow"/>
            <w:sz w:val="22"/>
            <w:szCs w:val="22"/>
            <w:lang w:eastAsia="sk-SK"/>
          </w:rPr>
          <w:delText>e</w:delText>
        </w:r>
        <w:r w:rsidRPr="00385F98" w:rsidDel="00741821">
          <w:rPr>
            <w:rFonts w:ascii="Arial Narrow" w:eastAsia="Calibri" w:hAnsi="Arial Narrow"/>
            <w:sz w:val="22"/>
            <w:szCs w:val="22"/>
            <w:lang w:eastAsia="sk-SK"/>
          </w:rPr>
          <w:delText xml:space="preserve">, ktorá sa vykoná na základe vyzvania týchto </w:delText>
        </w:r>
        <w:r w:rsidR="00094C1F" w:rsidRPr="00385F98" w:rsidDel="00741821">
          <w:rPr>
            <w:rFonts w:ascii="Arial Narrow" w:eastAsia="Calibri" w:hAnsi="Arial Narrow"/>
            <w:sz w:val="22"/>
            <w:szCs w:val="22"/>
            <w:lang w:eastAsia="sk-SK"/>
          </w:rPr>
          <w:delText>uchádzačov</w:delText>
        </w:r>
        <w:r w:rsidRPr="00385F98" w:rsidDel="00741821">
          <w:rPr>
            <w:rFonts w:ascii="Arial Narrow" w:eastAsia="Calibri" w:hAnsi="Arial Narrow"/>
            <w:sz w:val="22"/>
            <w:szCs w:val="22"/>
            <w:lang w:eastAsia="sk-SK"/>
          </w:rPr>
          <w:delText xml:space="preserve"> na účasť v elektronickej aukcii prostredníctvom EKS.</w:delText>
        </w:r>
      </w:del>
      <w:ins w:id="1" w:author="Tamara Bečárová" w:date="2020-12-11T10:39:00Z">
        <w:r w:rsidR="00741821" w:rsidRPr="00741821">
          <w:rPr>
            <w:rFonts w:ascii="Arial Narrow" w:hAnsi="Arial Narrow"/>
            <w:sz w:val="24"/>
            <w:szCs w:val="24"/>
          </w:rPr>
          <w:t xml:space="preserve"> </w:t>
        </w:r>
        <w:r w:rsidR="00741821" w:rsidRPr="002D7B50">
          <w:rPr>
            <w:rFonts w:ascii="Arial Narrow" w:hAnsi="Arial Narrow"/>
            <w:sz w:val="24"/>
            <w:szCs w:val="24"/>
          </w:rPr>
          <w:t>Ponuku uchádzača, ktorú systém EKS automatizovane vyhodnotil podľa predmetného kritéria za prvú, t.</w:t>
        </w:r>
        <w:r w:rsidR="00741821">
          <w:rPr>
            <w:rFonts w:ascii="Arial Narrow" w:hAnsi="Arial Narrow"/>
            <w:sz w:val="24"/>
            <w:szCs w:val="24"/>
          </w:rPr>
          <w:t xml:space="preserve"> </w:t>
        </w:r>
        <w:r w:rsidR="00741821" w:rsidRPr="002D7B50">
          <w:rPr>
            <w:rFonts w:ascii="Arial Narrow" w:hAnsi="Arial Narrow"/>
            <w:sz w:val="24"/>
            <w:szCs w:val="24"/>
          </w:rPr>
          <w:t>j. úspešnú ponuku odporučí komisia na vyhodnotenie ponúk, verejnému obstarávateľovi prijať.</w:t>
        </w:r>
      </w:ins>
      <w:bookmarkStart w:id="2" w:name="_GoBack"/>
      <w:bookmarkEnd w:id="2"/>
    </w:p>
    <w:p w14:paraId="5EED8257" w14:textId="77777777" w:rsidR="00E3281E" w:rsidRPr="00687667" w:rsidRDefault="00165614" w:rsidP="00E3281E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 w:cs="Arial"/>
          <w:sz w:val="22"/>
        </w:rPr>
      </w:pPr>
      <w:r w:rsidRPr="00385F98">
        <w:rPr>
          <w:rFonts w:ascii="Arial Narrow" w:eastAsia="Calibri" w:hAnsi="Arial Narrow"/>
          <w:sz w:val="22"/>
          <w:szCs w:val="22"/>
          <w:lang w:eastAsia="sk-SK"/>
        </w:rPr>
        <w:t>V prípade rovnakých návrhov na plnenie predmetného kritéria</w:t>
      </w:r>
      <w:r w:rsidR="00DD5FE3">
        <w:rPr>
          <w:rFonts w:ascii="Arial Narrow" w:eastAsia="Calibri" w:hAnsi="Arial Narrow"/>
          <w:sz w:val="22"/>
          <w:szCs w:val="22"/>
          <w:lang w:eastAsia="sk-SK"/>
        </w:rPr>
        <w:t xml:space="preserve"> - </w:t>
      </w:r>
      <w:r w:rsidR="00DD5FE3">
        <w:rPr>
          <w:rFonts w:ascii="Arial Narrow" w:eastAsia="Calibri" w:hAnsi="Arial Narrow"/>
          <w:b/>
          <w:bCs/>
          <w:sz w:val="22"/>
          <w:szCs w:val="22"/>
          <w:lang w:eastAsia="sk-SK"/>
        </w:rPr>
        <w:t>Maximálna c</w:t>
      </w:r>
      <w:r w:rsidR="00DD5FE3" w:rsidRPr="00385F98">
        <w:rPr>
          <w:rFonts w:ascii="Arial Narrow" w:eastAsia="Calibri" w:hAnsi="Arial Narrow"/>
          <w:b/>
          <w:bCs/>
          <w:sz w:val="22"/>
          <w:szCs w:val="22"/>
          <w:lang w:eastAsia="sk-SK"/>
        </w:rPr>
        <w:t>elková cena za požadovan</w:t>
      </w:r>
      <w:r w:rsidR="00DD5FE3">
        <w:rPr>
          <w:rFonts w:ascii="Arial Narrow" w:eastAsia="Calibri" w:hAnsi="Arial Narrow"/>
          <w:b/>
          <w:bCs/>
          <w:sz w:val="22"/>
          <w:szCs w:val="22"/>
          <w:lang w:eastAsia="sk-SK"/>
        </w:rPr>
        <w:t>ý</w:t>
      </w:r>
      <w:r w:rsidR="00DD5FE3" w:rsidRPr="00385F98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 predmet zákazky vyjadrená v EUR bez DPH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, t.j. rovnakej </w:t>
      </w:r>
      <w:r w:rsidR="004B1BE8">
        <w:rPr>
          <w:rFonts w:ascii="Arial Narrow" w:eastAsia="Calibri" w:hAnsi="Arial Narrow"/>
          <w:sz w:val="22"/>
          <w:szCs w:val="22"/>
          <w:lang w:eastAsia="sk-SK"/>
        </w:rPr>
        <w:t xml:space="preserve">maximálnej 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celkovej ceny viacerých uchádzačov, rozhoduje </w:t>
      </w:r>
      <w:r w:rsidR="007B5E6A" w:rsidRPr="00385F98">
        <w:rPr>
          <w:rFonts w:ascii="Arial Narrow" w:eastAsia="Calibri" w:hAnsi="Arial Narrow"/>
          <w:sz w:val="22"/>
          <w:szCs w:val="22"/>
          <w:lang w:eastAsia="sk-SK"/>
        </w:rPr>
        <w:t xml:space="preserve">o poradí ponúk 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 najnižšia </w:t>
      </w:r>
      <w:r w:rsidR="009E418A">
        <w:rPr>
          <w:rFonts w:ascii="Arial Narrow" w:eastAsia="Calibri" w:hAnsi="Arial Narrow"/>
          <w:sz w:val="22"/>
          <w:szCs w:val="22"/>
          <w:lang w:eastAsia="sk-SK"/>
        </w:rPr>
        <w:t xml:space="preserve">maximálna 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celková cena vyjadrená v EUR bez DPH, ktorú uchádzač uvedie v rámci </w:t>
      </w:r>
      <w:r w:rsidRPr="00882E61">
        <w:rPr>
          <w:rFonts w:ascii="Arial Narrow" w:eastAsia="Calibri" w:hAnsi="Arial Narrow"/>
          <w:b/>
          <w:sz w:val="22"/>
          <w:szCs w:val="22"/>
          <w:lang w:eastAsia="sk-SK"/>
        </w:rPr>
        <w:t xml:space="preserve">položky č. </w:t>
      </w:r>
      <w:r w:rsidR="00882E61" w:rsidRPr="00882E61">
        <w:rPr>
          <w:rFonts w:ascii="Arial Narrow" w:eastAsia="Calibri" w:hAnsi="Arial Narrow"/>
          <w:b/>
          <w:sz w:val="22"/>
          <w:szCs w:val="22"/>
          <w:lang w:eastAsia="sk-SK"/>
        </w:rPr>
        <w:t>8</w:t>
      </w:r>
      <w:r w:rsidR="005745ED" w:rsidRPr="00882E61">
        <w:rPr>
          <w:rFonts w:ascii="Arial Narrow" w:eastAsia="Calibri" w:hAnsi="Arial Narrow"/>
          <w:b/>
          <w:sz w:val="22"/>
          <w:szCs w:val="22"/>
          <w:lang w:eastAsia="sk-SK"/>
        </w:rPr>
        <w:t>.</w:t>
      </w:r>
      <w:r w:rsidR="00060943">
        <w:rPr>
          <w:rFonts w:ascii="Arial Narrow" w:hAnsi="Arial Narrow"/>
          <w:b/>
          <w:color w:val="000000"/>
          <w:sz w:val="22"/>
          <w:szCs w:val="22"/>
        </w:rPr>
        <w:t xml:space="preserve"> </w:t>
      </w:r>
      <w:r w:rsidR="00882E61">
        <w:rPr>
          <w:rFonts w:ascii="Arial Narrow" w:hAnsi="Arial Narrow"/>
          <w:b/>
          <w:color w:val="000000"/>
          <w:sz w:val="22"/>
          <w:szCs w:val="22"/>
        </w:rPr>
        <w:t>Cestovný pas</w:t>
      </w:r>
      <w:r w:rsidR="00E3281E">
        <w:rPr>
          <w:rFonts w:ascii="Arial Narrow" w:hAnsi="Arial Narrow"/>
          <w:b/>
          <w:color w:val="000000"/>
          <w:sz w:val="22"/>
          <w:szCs w:val="22"/>
        </w:rPr>
        <w:t xml:space="preserve"> </w:t>
      </w:r>
      <w:r w:rsidR="00E3281E" w:rsidRPr="00687667">
        <w:rPr>
          <w:rFonts w:ascii="Arial Narrow" w:hAnsi="Arial Narrow" w:cs="Arial"/>
          <w:sz w:val="22"/>
        </w:rPr>
        <w:t>vyjadren</w:t>
      </w:r>
      <w:r w:rsidR="00E3281E">
        <w:rPr>
          <w:rFonts w:ascii="Arial Narrow" w:hAnsi="Arial Narrow" w:cs="Arial"/>
          <w:sz w:val="22"/>
        </w:rPr>
        <w:t>á</w:t>
      </w:r>
      <w:r w:rsidR="00E3281E" w:rsidRPr="00687667">
        <w:rPr>
          <w:rFonts w:ascii="Arial Narrow" w:hAnsi="Arial Narrow" w:cs="Arial"/>
          <w:sz w:val="22"/>
        </w:rPr>
        <w:t xml:space="preserve"> v EUR bez DPH</w:t>
      </w:r>
      <w:r w:rsidR="00E3281E">
        <w:rPr>
          <w:rFonts w:ascii="Arial Narrow" w:hAnsi="Arial Narrow" w:cs="Arial"/>
          <w:sz w:val="22"/>
        </w:rPr>
        <w:t>.</w:t>
      </w:r>
    </w:p>
    <w:p w14:paraId="611A7A9C" w14:textId="474937C6" w:rsidR="00165614" w:rsidRPr="00447EC7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color w:val="FF0000"/>
          <w:sz w:val="22"/>
          <w:szCs w:val="22"/>
          <w:lang w:eastAsia="sk-SK"/>
        </w:rPr>
      </w:pPr>
    </w:p>
    <w:p w14:paraId="36BCDA6D" w14:textId="77777777" w:rsidR="00882E61" w:rsidRDefault="00882E61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</w:pPr>
    </w:p>
    <w:sectPr w:rsidR="00882E61" w:rsidSect="004359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D2F189" w14:textId="77777777" w:rsidR="007C36A8" w:rsidRDefault="007C36A8" w:rsidP="007C6581">
      <w:r>
        <w:separator/>
      </w:r>
    </w:p>
  </w:endnote>
  <w:endnote w:type="continuationSeparator" w:id="0">
    <w:p w14:paraId="68DAAC7B" w14:textId="77777777" w:rsidR="007C36A8" w:rsidRDefault="007C36A8" w:rsidP="007C6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Optima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AED144" w14:textId="77777777" w:rsidR="007C36A8" w:rsidRDefault="007C36A8" w:rsidP="007C6581">
      <w:r>
        <w:separator/>
      </w:r>
    </w:p>
  </w:footnote>
  <w:footnote w:type="continuationSeparator" w:id="0">
    <w:p w14:paraId="150857B1" w14:textId="77777777" w:rsidR="007C36A8" w:rsidRDefault="007C36A8" w:rsidP="007C65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C6B0FEF6"/>
    <w:lvl w:ilvl="0">
      <w:numFmt w:val="bullet"/>
      <w:lvlText w:val="*"/>
      <w:lvlJc w:val="left"/>
    </w:lvl>
  </w:abstractNum>
  <w:abstractNum w:abstractNumId="1">
    <w:nsid w:val="06632A26"/>
    <w:multiLevelType w:val="hybridMultilevel"/>
    <w:tmpl w:val="CD441FCE"/>
    <w:lvl w:ilvl="0" w:tplc="B53084C4">
      <w:start w:val="5"/>
      <w:numFmt w:val="bullet"/>
      <w:lvlText w:val="-"/>
      <w:lvlJc w:val="left"/>
      <w:pPr>
        <w:ind w:left="938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2">
    <w:nsid w:val="16DE6D98"/>
    <w:multiLevelType w:val="singleLevel"/>
    <w:tmpl w:val="2C225D90"/>
    <w:lvl w:ilvl="0">
      <w:start w:val="1"/>
      <w:numFmt w:val="lowerLetter"/>
      <w:lvlText w:val="%1)"/>
      <w:legacy w:legacy="1" w:legacySpace="0" w:legacyIndent="0"/>
      <w:lvlJc w:val="left"/>
      <w:rPr>
        <w:rFonts w:ascii="Arial Narrow" w:hAnsi="Arial Narrow" w:cs="Times New Roman" w:hint="default"/>
      </w:rPr>
    </w:lvl>
  </w:abstractNum>
  <w:abstractNum w:abstractNumId="3">
    <w:nsid w:val="25C70515"/>
    <w:multiLevelType w:val="multilevel"/>
    <w:tmpl w:val="C79ADFAE"/>
    <w:styleLink w:val="tl3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>
    <w:nsid w:val="27325C3D"/>
    <w:multiLevelType w:val="hybridMultilevel"/>
    <w:tmpl w:val="3272B7AE"/>
    <w:lvl w:ilvl="0" w:tplc="8A2C3F14">
      <w:start w:val="1"/>
      <w:numFmt w:val="decimal"/>
      <w:lvlText w:val="%1."/>
      <w:lvlJc w:val="left"/>
      <w:pPr>
        <w:ind w:left="1494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</w:lvl>
    <w:lvl w:ilvl="3" w:tplc="041B000F" w:tentative="1">
      <w:start w:val="1"/>
      <w:numFmt w:val="decimal"/>
      <w:lvlText w:val="%4."/>
      <w:lvlJc w:val="left"/>
      <w:pPr>
        <w:ind w:left="3654" w:hanging="360"/>
      </w:p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</w:lvl>
    <w:lvl w:ilvl="6" w:tplc="041B000F" w:tentative="1">
      <w:start w:val="1"/>
      <w:numFmt w:val="decimal"/>
      <w:lvlText w:val="%7."/>
      <w:lvlJc w:val="left"/>
      <w:pPr>
        <w:ind w:left="5814" w:hanging="360"/>
      </w:p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29170504"/>
    <w:multiLevelType w:val="hybridMultilevel"/>
    <w:tmpl w:val="33E2E0F6"/>
    <w:lvl w:ilvl="0" w:tplc="B866D198">
      <w:start w:val="19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5E111E"/>
    <w:multiLevelType w:val="multilevel"/>
    <w:tmpl w:val="52888FDC"/>
    <w:styleLink w:val="tl2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38DE6937"/>
    <w:multiLevelType w:val="multilevel"/>
    <w:tmpl w:val="041B001D"/>
    <w:styleLink w:val="tl4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>
    <w:nsid w:val="393C6CA1"/>
    <w:multiLevelType w:val="multilevel"/>
    <w:tmpl w:val="041B001D"/>
    <w:styleLink w:val="tl6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3EE3454B"/>
    <w:multiLevelType w:val="multilevel"/>
    <w:tmpl w:val="032C29E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>
    <w:nsid w:val="481872EA"/>
    <w:multiLevelType w:val="multilevel"/>
    <w:tmpl w:val="772A1AB8"/>
    <w:lvl w:ilvl="0">
      <w:start w:val="19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6" w:hanging="360"/>
      </w:pPr>
      <w:rPr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</w:lvl>
    <w:lvl w:ilvl="3">
      <w:start w:val="1"/>
      <w:numFmt w:val="decimal"/>
      <w:lvlText w:val="%1.%2.%3.%4"/>
      <w:lvlJc w:val="left"/>
      <w:pPr>
        <w:ind w:left="1998" w:hanging="720"/>
      </w:pPr>
    </w:lvl>
    <w:lvl w:ilvl="4">
      <w:start w:val="1"/>
      <w:numFmt w:val="decimal"/>
      <w:lvlText w:val="%1.%2.%3.%4.%5"/>
      <w:lvlJc w:val="left"/>
      <w:pPr>
        <w:ind w:left="2424" w:hanging="720"/>
      </w:pPr>
    </w:lvl>
    <w:lvl w:ilvl="5">
      <w:start w:val="1"/>
      <w:numFmt w:val="decimal"/>
      <w:lvlText w:val="%1.%2.%3.%4.%5.%6"/>
      <w:lvlJc w:val="left"/>
      <w:pPr>
        <w:ind w:left="3210" w:hanging="1080"/>
      </w:pPr>
    </w:lvl>
    <w:lvl w:ilvl="6">
      <w:start w:val="1"/>
      <w:numFmt w:val="decimal"/>
      <w:lvlText w:val="%1.%2.%3.%4.%5.%6.%7"/>
      <w:lvlJc w:val="left"/>
      <w:pPr>
        <w:ind w:left="3636" w:hanging="1080"/>
      </w:pPr>
    </w:lvl>
    <w:lvl w:ilvl="7">
      <w:start w:val="1"/>
      <w:numFmt w:val="decimal"/>
      <w:lvlText w:val="%1.%2.%3.%4.%5.%6.%7.%8"/>
      <w:lvlJc w:val="left"/>
      <w:pPr>
        <w:ind w:left="4422" w:hanging="1440"/>
      </w:pPr>
    </w:lvl>
    <w:lvl w:ilvl="8">
      <w:start w:val="1"/>
      <w:numFmt w:val="decimal"/>
      <w:lvlText w:val="%1.%2.%3.%4.%5.%6.%7.%8.%9"/>
      <w:lvlJc w:val="left"/>
      <w:pPr>
        <w:ind w:left="4848" w:hanging="1440"/>
      </w:pPr>
    </w:lvl>
  </w:abstractNum>
  <w:abstractNum w:abstractNumId="12">
    <w:nsid w:val="4D4801AC"/>
    <w:multiLevelType w:val="hybridMultilevel"/>
    <w:tmpl w:val="90626716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13">
    <w:nsid w:val="57006DFF"/>
    <w:multiLevelType w:val="multilevel"/>
    <w:tmpl w:val="041B001D"/>
    <w:styleLink w:val="tl7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>
    <w:nsid w:val="58853166"/>
    <w:multiLevelType w:val="hybridMultilevel"/>
    <w:tmpl w:val="3EFEE6F8"/>
    <w:lvl w:ilvl="0" w:tplc="FC18D5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>
    <w:nsid w:val="71761937"/>
    <w:multiLevelType w:val="multilevel"/>
    <w:tmpl w:val="59081EC2"/>
    <w:styleLink w:val="tl8"/>
    <w:lvl w:ilvl="0">
      <w:start w:val="35"/>
      <w:numFmt w:val="decimal"/>
      <w:lvlText w:val="%1"/>
      <w:lvlJc w:val="left"/>
      <w:pPr>
        <w:ind w:left="420" w:hanging="42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17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7BF367F3"/>
    <w:multiLevelType w:val="hybridMultilevel"/>
    <w:tmpl w:val="6F2097D0"/>
    <w:lvl w:ilvl="0" w:tplc="9D9C17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>
    <w:nsid w:val="7F0236FB"/>
    <w:multiLevelType w:val="hybridMultilevel"/>
    <w:tmpl w:val="CEFACEC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2"/>
  </w:num>
  <w:num w:numId="3">
    <w:abstractNumId w:val="10"/>
  </w:num>
  <w:num w:numId="4">
    <w:abstractNumId w:val="17"/>
  </w:num>
  <w:num w:numId="5">
    <w:abstractNumId w:val="7"/>
  </w:num>
  <w:num w:numId="6">
    <w:abstractNumId w:val="3"/>
  </w:num>
  <w:num w:numId="7">
    <w:abstractNumId w:val="8"/>
  </w:num>
  <w:num w:numId="8">
    <w:abstractNumId w:val="19"/>
  </w:num>
  <w:num w:numId="9">
    <w:abstractNumId w:val="9"/>
  </w:num>
  <w:num w:numId="10">
    <w:abstractNumId w:val="13"/>
  </w:num>
  <w:num w:numId="11">
    <w:abstractNumId w:val="16"/>
  </w:num>
  <w:num w:numId="12">
    <w:abstractNumId w:val="18"/>
  </w:num>
  <w:num w:numId="13">
    <w:abstractNumId w:val="1"/>
  </w:num>
  <w:num w:numId="14">
    <w:abstractNumId w:val="6"/>
  </w:num>
  <w:num w:numId="15">
    <w:abstractNumId w:val="5"/>
  </w:num>
  <w:num w:numId="16">
    <w:abstractNumId w:val="20"/>
  </w:num>
  <w:num w:numId="17">
    <w:abstractNumId w:val="2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0">
    <w:abstractNumId w:val="11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  <w:num w:numId="22">
    <w:abstractNumId w:val="14"/>
  </w:num>
  <w:numIdMacAtCleanup w:val="15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Tamara Bečárová">
    <w15:presenceInfo w15:providerId="None" w15:userId="Tamara Bečárová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CF1"/>
    <w:rsid w:val="00000F5E"/>
    <w:rsid w:val="000021BF"/>
    <w:rsid w:val="0002698C"/>
    <w:rsid w:val="00035F9B"/>
    <w:rsid w:val="00060943"/>
    <w:rsid w:val="00063B33"/>
    <w:rsid w:val="000721BB"/>
    <w:rsid w:val="00082686"/>
    <w:rsid w:val="00087AC7"/>
    <w:rsid w:val="00090475"/>
    <w:rsid w:val="00094C1F"/>
    <w:rsid w:val="000A0E9C"/>
    <w:rsid w:val="000A23ED"/>
    <w:rsid w:val="000A6D53"/>
    <w:rsid w:val="000C048B"/>
    <w:rsid w:val="000C0675"/>
    <w:rsid w:val="000C26D2"/>
    <w:rsid w:val="000D01F4"/>
    <w:rsid w:val="000D2B18"/>
    <w:rsid w:val="00105CCD"/>
    <w:rsid w:val="00106CC7"/>
    <w:rsid w:val="00165614"/>
    <w:rsid w:val="001664B0"/>
    <w:rsid w:val="00173AE1"/>
    <w:rsid w:val="0018346E"/>
    <w:rsid w:val="001918A0"/>
    <w:rsid w:val="001A6571"/>
    <w:rsid w:val="001B5D1E"/>
    <w:rsid w:val="001C2B34"/>
    <w:rsid w:val="001C6202"/>
    <w:rsid w:val="001C72BB"/>
    <w:rsid w:val="001D0FB4"/>
    <w:rsid w:val="001D775D"/>
    <w:rsid w:val="001D7B58"/>
    <w:rsid w:val="001E4653"/>
    <w:rsid w:val="001E4F5A"/>
    <w:rsid w:val="00222D88"/>
    <w:rsid w:val="00227A67"/>
    <w:rsid w:val="00245063"/>
    <w:rsid w:val="00246301"/>
    <w:rsid w:val="00297E66"/>
    <w:rsid w:val="002B7270"/>
    <w:rsid w:val="002C1328"/>
    <w:rsid w:val="002E4DEA"/>
    <w:rsid w:val="002F0FCC"/>
    <w:rsid w:val="00301EB0"/>
    <w:rsid w:val="003053F8"/>
    <w:rsid w:val="003202D0"/>
    <w:rsid w:val="00321E40"/>
    <w:rsid w:val="0033349D"/>
    <w:rsid w:val="0034013D"/>
    <w:rsid w:val="00360191"/>
    <w:rsid w:val="0037129A"/>
    <w:rsid w:val="00371F51"/>
    <w:rsid w:val="00375470"/>
    <w:rsid w:val="00380B4E"/>
    <w:rsid w:val="00385F98"/>
    <w:rsid w:val="003916BB"/>
    <w:rsid w:val="003A01E8"/>
    <w:rsid w:val="003A5FB6"/>
    <w:rsid w:val="003A6F37"/>
    <w:rsid w:val="003C70FD"/>
    <w:rsid w:val="003D79E3"/>
    <w:rsid w:val="003E39A6"/>
    <w:rsid w:val="003F4C98"/>
    <w:rsid w:val="00406E1B"/>
    <w:rsid w:val="0041211D"/>
    <w:rsid w:val="00434CBB"/>
    <w:rsid w:val="0043594E"/>
    <w:rsid w:val="0043599B"/>
    <w:rsid w:val="00445754"/>
    <w:rsid w:val="00447EC7"/>
    <w:rsid w:val="00452E1E"/>
    <w:rsid w:val="00475054"/>
    <w:rsid w:val="004B1BE8"/>
    <w:rsid w:val="004C75D4"/>
    <w:rsid w:val="004F0513"/>
    <w:rsid w:val="004F0D42"/>
    <w:rsid w:val="00530300"/>
    <w:rsid w:val="0053338C"/>
    <w:rsid w:val="00533610"/>
    <w:rsid w:val="005343E1"/>
    <w:rsid w:val="00535778"/>
    <w:rsid w:val="00556901"/>
    <w:rsid w:val="005745ED"/>
    <w:rsid w:val="00584679"/>
    <w:rsid w:val="005A2B51"/>
    <w:rsid w:val="005C0737"/>
    <w:rsid w:val="005E16CA"/>
    <w:rsid w:val="005E2CF1"/>
    <w:rsid w:val="005F47CD"/>
    <w:rsid w:val="00623ED4"/>
    <w:rsid w:val="00625253"/>
    <w:rsid w:val="0064052F"/>
    <w:rsid w:val="00662949"/>
    <w:rsid w:val="00667B85"/>
    <w:rsid w:val="00674E04"/>
    <w:rsid w:val="006B0711"/>
    <w:rsid w:val="006B612D"/>
    <w:rsid w:val="006C48B4"/>
    <w:rsid w:val="006D28C7"/>
    <w:rsid w:val="00710821"/>
    <w:rsid w:val="0074157D"/>
    <w:rsid w:val="00741821"/>
    <w:rsid w:val="0075184A"/>
    <w:rsid w:val="00752C59"/>
    <w:rsid w:val="00753372"/>
    <w:rsid w:val="00767F09"/>
    <w:rsid w:val="00774FE2"/>
    <w:rsid w:val="007801C9"/>
    <w:rsid w:val="007A1A11"/>
    <w:rsid w:val="007A6425"/>
    <w:rsid w:val="007A67A1"/>
    <w:rsid w:val="007B449B"/>
    <w:rsid w:val="007B48C6"/>
    <w:rsid w:val="007B5E6A"/>
    <w:rsid w:val="007C36A8"/>
    <w:rsid w:val="007C6581"/>
    <w:rsid w:val="007D2A5D"/>
    <w:rsid w:val="007E1790"/>
    <w:rsid w:val="007E1D5D"/>
    <w:rsid w:val="007F03FA"/>
    <w:rsid w:val="007F0443"/>
    <w:rsid w:val="007F15B5"/>
    <w:rsid w:val="00804A09"/>
    <w:rsid w:val="00812F18"/>
    <w:rsid w:val="00815AEE"/>
    <w:rsid w:val="00816E9D"/>
    <w:rsid w:val="00826099"/>
    <w:rsid w:val="00832250"/>
    <w:rsid w:val="00840F6E"/>
    <w:rsid w:val="00852CCE"/>
    <w:rsid w:val="00872326"/>
    <w:rsid w:val="00882E61"/>
    <w:rsid w:val="0089305C"/>
    <w:rsid w:val="008962D5"/>
    <w:rsid w:val="008A22E9"/>
    <w:rsid w:val="008A2AA3"/>
    <w:rsid w:val="008A3505"/>
    <w:rsid w:val="008A55E3"/>
    <w:rsid w:val="008A7801"/>
    <w:rsid w:val="008B3018"/>
    <w:rsid w:val="008B5634"/>
    <w:rsid w:val="008C0DD0"/>
    <w:rsid w:val="008C4A51"/>
    <w:rsid w:val="008D545D"/>
    <w:rsid w:val="008E4CAC"/>
    <w:rsid w:val="008F537E"/>
    <w:rsid w:val="008F713F"/>
    <w:rsid w:val="00904870"/>
    <w:rsid w:val="00944D3A"/>
    <w:rsid w:val="00952399"/>
    <w:rsid w:val="009676BA"/>
    <w:rsid w:val="00975974"/>
    <w:rsid w:val="0099095F"/>
    <w:rsid w:val="009910C0"/>
    <w:rsid w:val="009A48B6"/>
    <w:rsid w:val="009A670A"/>
    <w:rsid w:val="009B2CB5"/>
    <w:rsid w:val="009D0EA4"/>
    <w:rsid w:val="009D1E74"/>
    <w:rsid w:val="009D33E7"/>
    <w:rsid w:val="009D3FE5"/>
    <w:rsid w:val="009E1569"/>
    <w:rsid w:val="009E418A"/>
    <w:rsid w:val="009E4490"/>
    <w:rsid w:val="00A024FB"/>
    <w:rsid w:val="00A12EDF"/>
    <w:rsid w:val="00A150D9"/>
    <w:rsid w:val="00A46CDD"/>
    <w:rsid w:val="00A537B2"/>
    <w:rsid w:val="00A60730"/>
    <w:rsid w:val="00A91339"/>
    <w:rsid w:val="00A944EC"/>
    <w:rsid w:val="00AA6208"/>
    <w:rsid w:val="00AC1B98"/>
    <w:rsid w:val="00AC780D"/>
    <w:rsid w:val="00AD4760"/>
    <w:rsid w:val="00AF21BF"/>
    <w:rsid w:val="00AF4632"/>
    <w:rsid w:val="00B05EE2"/>
    <w:rsid w:val="00B24B84"/>
    <w:rsid w:val="00B3464C"/>
    <w:rsid w:val="00B444D0"/>
    <w:rsid w:val="00B46D5D"/>
    <w:rsid w:val="00B5271E"/>
    <w:rsid w:val="00B53A7D"/>
    <w:rsid w:val="00B615A4"/>
    <w:rsid w:val="00B67DB4"/>
    <w:rsid w:val="00B726FB"/>
    <w:rsid w:val="00BA1434"/>
    <w:rsid w:val="00BB2C79"/>
    <w:rsid w:val="00BD19DF"/>
    <w:rsid w:val="00BD545B"/>
    <w:rsid w:val="00BE0A96"/>
    <w:rsid w:val="00BF540C"/>
    <w:rsid w:val="00C03D30"/>
    <w:rsid w:val="00C04A8D"/>
    <w:rsid w:val="00C33AAC"/>
    <w:rsid w:val="00C33FD8"/>
    <w:rsid w:val="00C36D5A"/>
    <w:rsid w:val="00C634D6"/>
    <w:rsid w:val="00C661DC"/>
    <w:rsid w:val="00C80E66"/>
    <w:rsid w:val="00C96320"/>
    <w:rsid w:val="00CA581E"/>
    <w:rsid w:val="00CD3C28"/>
    <w:rsid w:val="00CD6C8F"/>
    <w:rsid w:val="00CD6DDF"/>
    <w:rsid w:val="00CF2525"/>
    <w:rsid w:val="00D02F5E"/>
    <w:rsid w:val="00D03578"/>
    <w:rsid w:val="00D11242"/>
    <w:rsid w:val="00D21D4B"/>
    <w:rsid w:val="00D26182"/>
    <w:rsid w:val="00D44EF1"/>
    <w:rsid w:val="00D5042F"/>
    <w:rsid w:val="00D523D3"/>
    <w:rsid w:val="00D81FF7"/>
    <w:rsid w:val="00DB4700"/>
    <w:rsid w:val="00DB7A73"/>
    <w:rsid w:val="00DC3ACA"/>
    <w:rsid w:val="00DD251E"/>
    <w:rsid w:val="00DD5FE3"/>
    <w:rsid w:val="00DE38D8"/>
    <w:rsid w:val="00DF39A3"/>
    <w:rsid w:val="00DF4F82"/>
    <w:rsid w:val="00E0243D"/>
    <w:rsid w:val="00E10EE9"/>
    <w:rsid w:val="00E22A54"/>
    <w:rsid w:val="00E3281E"/>
    <w:rsid w:val="00E40E17"/>
    <w:rsid w:val="00E52814"/>
    <w:rsid w:val="00E55DB9"/>
    <w:rsid w:val="00E667D2"/>
    <w:rsid w:val="00E85A94"/>
    <w:rsid w:val="00E87557"/>
    <w:rsid w:val="00E97FFB"/>
    <w:rsid w:val="00EA370C"/>
    <w:rsid w:val="00ED09E2"/>
    <w:rsid w:val="00ED6120"/>
    <w:rsid w:val="00EE44E9"/>
    <w:rsid w:val="00EF3DB5"/>
    <w:rsid w:val="00F01372"/>
    <w:rsid w:val="00F133FF"/>
    <w:rsid w:val="00F23C41"/>
    <w:rsid w:val="00F24452"/>
    <w:rsid w:val="00F31E7F"/>
    <w:rsid w:val="00F32EA1"/>
    <w:rsid w:val="00F33D09"/>
    <w:rsid w:val="00F343B2"/>
    <w:rsid w:val="00F4183A"/>
    <w:rsid w:val="00F42FB1"/>
    <w:rsid w:val="00F52A92"/>
    <w:rsid w:val="00F55B65"/>
    <w:rsid w:val="00F63F3E"/>
    <w:rsid w:val="00F662B0"/>
    <w:rsid w:val="00F724F1"/>
    <w:rsid w:val="00F7635B"/>
    <w:rsid w:val="00F843B4"/>
    <w:rsid w:val="00F953DC"/>
    <w:rsid w:val="00FA2F74"/>
    <w:rsid w:val="00FB2CC8"/>
    <w:rsid w:val="00FB6BA4"/>
    <w:rsid w:val="00FD03B0"/>
    <w:rsid w:val="00FD3F48"/>
    <w:rsid w:val="00FE309D"/>
    <w:rsid w:val="00FE3AA9"/>
    <w:rsid w:val="00FF2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C36BC8"/>
  <w15:docId w15:val="{94F7D7CE-F48F-48B2-ABC6-EED26A607B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E2CF1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5E2CF1"/>
    <w:pPr>
      <w:keepNext/>
      <w:spacing w:before="240" w:after="60"/>
      <w:outlineLvl w:val="0"/>
    </w:pPr>
    <w:rPr>
      <w:b/>
      <w:bCs/>
      <w:kern w:val="32"/>
      <w:sz w:val="32"/>
      <w:szCs w:val="32"/>
      <w:lang w:val="x-none"/>
    </w:rPr>
  </w:style>
  <w:style w:type="paragraph" w:styleId="Nadpis2">
    <w:name w:val="heading 2"/>
    <w:basedOn w:val="Normlny"/>
    <w:next w:val="Normlny"/>
    <w:link w:val="Nadpis2Char"/>
    <w:qFormat/>
    <w:rsid w:val="005E2CF1"/>
    <w:pPr>
      <w:keepNext/>
      <w:tabs>
        <w:tab w:val="num" w:pos="576"/>
        <w:tab w:val="left" w:pos="1260"/>
      </w:tabs>
      <w:spacing w:before="200"/>
      <w:ind w:left="540"/>
      <w:outlineLvl w:val="1"/>
    </w:pPr>
    <w:rPr>
      <w:b/>
      <w:bCs/>
      <w:lang w:val="x-none"/>
    </w:rPr>
  </w:style>
  <w:style w:type="paragraph" w:styleId="Nadpis3">
    <w:name w:val="heading 3"/>
    <w:basedOn w:val="Normlny"/>
    <w:next w:val="Normlny"/>
    <w:link w:val="Nadpis3Char"/>
    <w:qFormat/>
    <w:rsid w:val="005E2CF1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b/>
      <w:bCs/>
      <w:smallCaps/>
      <w:lang w:val="x-none"/>
    </w:rPr>
  </w:style>
  <w:style w:type="paragraph" w:styleId="Nadpis4">
    <w:name w:val="heading 4"/>
    <w:basedOn w:val="Normlny"/>
    <w:next w:val="Normlny"/>
    <w:link w:val="Nadpis4Char"/>
    <w:qFormat/>
    <w:rsid w:val="005E2CF1"/>
    <w:pPr>
      <w:keepNext/>
      <w:numPr>
        <w:numId w:val="1"/>
      </w:numPr>
      <w:outlineLvl w:val="3"/>
    </w:pPr>
    <w:rPr>
      <w:b/>
      <w:bCs/>
      <w:smallCaps/>
      <w:lang w:val="x-none"/>
    </w:rPr>
  </w:style>
  <w:style w:type="paragraph" w:styleId="Nadpis5">
    <w:name w:val="heading 5"/>
    <w:basedOn w:val="Normlny"/>
    <w:next w:val="Normlny"/>
    <w:link w:val="Nadpis5Char"/>
    <w:qFormat/>
    <w:rsid w:val="005E2CF1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val="x-none" w:eastAsia="sk-SK"/>
    </w:rPr>
  </w:style>
  <w:style w:type="paragraph" w:styleId="Nadpis6">
    <w:name w:val="heading 6"/>
    <w:basedOn w:val="Normlny"/>
    <w:next w:val="Normlny"/>
    <w:link w:val="Nadpis6Char"/>
    <w:qFormat/>
    <w:rsid w:val="005E2CF1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val="x-none" w:eastAsia="sk-SK"/>
    </w:rPr>
  </w:style>
  <w:style w:type="paragraph" w:styleId="Nadpis7">
    <w:name w:val="heading 7"/>
    <w:basedOn w:val="Normlny"/>
    <w:next w:val="Normlny"/>
    <w:link w:val="Nadpis7Char"/>
    <w:qFormat/>
    <w:rsid w:val="005E2CF1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link w:val="Nadpis8Char"/>
    <w:qFormat/>
    <w:rsid w:val="005E2CF1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val="x-none" w:eastAsia="sk-SK"/>
    </w:rPr>
  </w:style>
  <w:style w:type="paragraph" w:styleId="Nadpis9">
    <w:name w:val="heading 9"/>
    <w:basedOn w:val="Normlny"/>
    <w:next w:val="Normlny"/>
    <w:link w:val="Nadpis9Char"/>
    <w:qFormat/>
    <w:rsid w:val="005E2CF1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val="x-none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5E2CF1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5E2CF1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link w:val="Nadpis3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4Char">
    <w:name w:val="Nadpis 4 Char"/>
    <w:link w:val="Nadpis4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5Char">
    <w:name w:val="Nadpis 5 Char"/>
    <w:link w:val="Nadpis5"/>
    <w:rsid w:val="005E2CF1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link w:val="Nadpis6"/>
    <w:rsid w:val="005E2CF1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character" w:customStyle="1" w:styleId="Nadpis7Char">
    <w:name w:val="Nadpis 7 Char"/>
    <w:link w:val="Nadpis7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val="x-none" w:eastAsia="x-none"/>
    </w:rPr>
  </w:style>
  <w:style w:type="character" w:customStyle="1" w:styleId="Nadpis8Char">
    <w:name w:val="Nadpis 8 Char"/>
    <w:link w:val="Nadpis8"/>
    <w:rsid w:val="005E2CF1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link w:val="Nadpis9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paragraph" w:customStyle="1" w:styleId="Normln1">
    <w:name w:val="Normální1"/>
    <w:basedOn w:val="Normlny"/>
    <w:rsid w:val="005E2CF1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link w:val="Hlavika"/>
    <w:uiPriority w:val="99"/>
    <w:rsid w:val="005E2CF1"/>
    <w:rPr>
      <w:rFonts w:ascii="Arial" w:eastAsia="Times New Roman" w:hAnsi="Arial" w:cs="Times New Roman"/>
      <w:sz w:val="20"/>
      <w:szCs w:val="20"/>
      <w:lang w:eastAsia="cs-CZ"/>
    </w:rPr>
  </w:style>
  <w:style w:type="paragraph" w:styleId="Nzov">
    <w:name w:val="Title"/>
    <w:basedOn w:val="Normlny"/>
    <w:link w:val="NzovChar"/>
    <w:qFormat/>
    <w:rsid w:val="005E2CF1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val="x-none" w:eastAsia="sk-SK"/>
    </w:rPr>
  </w:style>
  <w:style w:type="character" w:customStyle="1" w:styleId="NzovChar">
    <w:name w:val="Názov Char"/>
    <w:link w:val="Nzov"/>
    <w:rsid w:val="005E2CF1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5E2CF1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val="x-none" w:eastAsia="x-none"/>
    </w:rPr>
  </w:style>
  <w:style w:type="character" w:customStyle="1" w:styleId="Zkladntext3Char">
    <w:name w:val="Základný text 3 Char"/>
    <w:link w:val="Zkladntext3"/>
    <w:rsid w:val="005E2CF1"/>
    <w:rPr>
      <w:rFonts w:ascii="Arial" w:eastAsia="Times New Roman" w:hAnsi="Arial" w:cs="Times New Roman"/>
      <w:noProof/>
      <w:color w:val="FF0000"/>
      <w:sz w:val="20"/>
      <w:szCs w:val="20"/>
      <w:lang w:val="x-none" w:eastAsia="x-none"/>
    </w:rPr>
  </w:style>
  <w:style w:type="paragraph" w:styleId="Zarkazkladnhotextu2">
    <w:name w:val="Body Text Indent 2"/>
    <w:basedOn w:val="Normlny"/>
    <w:link w:val="Zarkazkladnhotextu2Char"/>
    <w:rsid w:val="005E2CF1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val="x-none" w:eastAsia="sk-SK"/>
    </w:rPr>
  </w:style>
  <w:style w:type="character" w:customStyle="1" w:styleId="Zarkazkladnhotextu2Char">
    <w:name w:val="Zarážka základného textu 2 Char"/>
    <w:link w:val="Zarkazkladnhotextu2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styleId="Hypertextovprepojenie">
    <w:name w:val="Hyperlink"/>
    <w:rsid w:val="005E2CF1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5E2CF1"/>
    <w:pPr>
      <w:tabs>
        <w:tab w:val="clear" w:pos="2160"/>
        <w:tab w:val="clear" w:pos="2880"/>
        <w:tab w:val="clear" w:pos="4500"/>
      </w:tabs>
    </w:pPr>
    <w:rPr>
      <w:noProof/>
      <w:lang w:val="x-none" w:eastAsia="x-none"/>
    </w:rPr>
  </w:style>
  <w:style w:type="character" w:customStyle="1" w:styleId="ZarkazkladnhotextuChar">
    <w:name w:val="Zarážka základného textu Char"/>
    <w:link w:val="Zarkazkladnhotextu"/>
    <w:rsid w:val="005E2CF1"/>
    <w:rPr>
      <w:rFonts w:ascii="Arial" w:eastAsia="Times New Roman" w:hAnsi="Arial" w:cs="Times New Roman"/>
      <w:noProof/>
      <w:sz w:val="20"/>
      <w:szCs w:val="20"/>
      <w:lang w:val="x-none" w:eastAsia="x-none"/>
    </w:rPr>
  </w:style>
  <w:style w:type="paragraph" w:styleId="Zkladntext">
    <w:name w:val="Body Text"/>
    <w:basedOn w:val="Normlny"/>
    <w:link w:val="ZkladntextChar"/>
    <w:rsid w:val="005E2CF1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val="x-none" w:eastAsia="sk-SK"/>
    </w:rPr>
  </w:style>
  <w:style w:type="character" w:customStyle="1" w:styleId="ZkladntextChar">
    <w:name w:val="Základný text Char"/>
    <w:link w:val="Zkladntext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Zoznam2">
    <w:name w:val="List 2"/>
    <w:basedOn w:val="Normlny"/>
    <w:rsid w:val="005E2CF1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customStyle="1" w:styleId="PtaChar">
    <w:name w:val="Päta Char"/>
    <w:link w:val="Pta"/>
    <w:rsid w:val="005E2CF1"/>
    <w:rPr>
      <w:rFonts w:ascii="Arial" w:eastAsia="Times New Roman" w:hAnsi="Arial" w:cs="Times New Roman"/>
      <w:noProof/>
      <w:sz w:val="20"/>
      <w:szCs w:val="24"/>
      <w:lang w:val="x-none" w:eastAsia="x-none"/>
    </w:rPr>
  </w:style>
  <w:style w:type="character" w:styleId="slostrany">
    <w:name w:val="page number"/>
    <w:basedOn w:val="Predvolenpsmoodseku"/>
    <w:rsid w:val="005E2CF1"/>
  </w:style>
  <w:style w:type="paragraph" w:styleId="Zarkazkladnhotextu3">
    <w:name w:val="Body Text Indent 3"/>
    <w:basedOn w:val="Normlny"/>
    <w:link w:val="Zarkazkladnhotextu3Char"/>
    <w:rsid w:val="005E2CF1"/>
    <w:pPr>
      <w:tabs>
        <w:tab w:val="clear" w:pos="2160"/>
        <w:tab w:val="left" w:pos="360"/>
      </w:tabs>
      <w:ind w:left="360" w:hanging="360"/>
      <w:jc w:val="both"/>
    </w:pPr>
    <w:rPr>
      <w:lang w:val="x-none"/>
    </w:rPr>
  </w:style>
  <w:style w:type="character" w:customStyle="1" w:styleId="Zarkazkladnhotextu3Char">
    <w:name w:val="Zarážka základného textu 3 Char"/>
    <w:link w:val="Zarkazkladnhotextu3"/>
    <w:rsid w:val="005E2CF1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rsid w:val="005E2CF1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link w:val="Zkladntext2"/>
    <w:rsid w:val="005E2CF1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5E2CF1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semiHidden/>
    <w:rsid w:val="005E2CF1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semiHidden/>
    <w:rsid w:val="005E2CF1"/>
    <w:rPr>
      <w:rFonts w:ascii="Tahoma" w:eastAsia="Times New Roman" w:hAnsi="Tahoma" w:cs="Tahoma"/>
      <w:sz w:val="16"/>
      <w:szCs w:val="16"/>
      <w:lang w:eastAsia="cs-CZ"/>
    </w:rPr>
  </w:style>
  <w:style w:type="paragraph" w:styleId="Odsekzoznamu">
    <w:name w:val="List Paragraph"/>
    <w:basedOn w:val="Normlny"/>
    <w:link w:val="OdsekzoznamuChar"/>
    <w:uiPriority w:val="34"/>
    <w:qFormat/>
    <w:rsid w:val="005E2CF1"/>
    <w:pPr>
      <w:ind w:left="708"/>
    </w:pPr>
  </w:style>
  <w:style w:type="paragraph" w:customStyle="1" w:styleId="CharChar1CharCharCharCharChar">
    <w:name w:val="Char Char1 Char Char Char Char 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5E2CF1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E2CF1"/>
    <w:pPr>
      <w:ind w:left="708"/>
    </w:pPr>
  </w:style>
  <w:style w:type="character" w:customStyle="1" w:styleId="pre">
    <w:name w:val="pre"/>
    <w:basedOn w:val="Predvolenpsmoodseku"/>
    <w:rsid w:val="005E2CF1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5E2CF1"/>
    <w:pPr>
      <w:tabs>
        <w:tab w:val="left" w:pos="2160"/>
        <w:tab w:val="left" w:pos="2880"/>
        <w:tab w:val="left" w:pos="4500"/>
      </w:tabs>
      <w:spacing w:after="120"/>
      <w:ind w:left="283" w:firstLine="210"/>
    </w:pPr>
    <w:rPr>
      <w:lang w:eastAsia="cs-CZ"/>
    </w:rPr>
  </w:style>
  <w:style w:type="character" w:customStyle="1" w:styleId="Prvzarkazkladnhotextu2Char">
    <w:name w:val="Prvá zarážka základného textu 2 Char"/>
    <w:link w:val="Prvzarkazkladnhotextu2"/>
    <w:uiPriority w:val="99"/>
    <w:rsid w:val="005E2CF1"/>
    <w:rPr>
      <w:rFonts w:ascii="Arial" w:eastAsia="Times New Roman" w:hAnsi="Arial" w:cs="Times New Roman"/>
      <w:noProof/>
      <w:sz w:val="20"/>
      <w:szCs w:val="20"/>
      <w:lang w:val="x-none" w:eastAsia="cs-CZ"/>
    </w:rPr>
  </w:style>
  <w:style w:type="numbering" w:customStyle="1" w:styleId="tl1">
    <w:name w:val="Štýl1"/>
    <w:rsid w:val="005E2CF1"/>
    <w:pPr>
      <w:numPr>
        <w:numId w:val="4"/>
      </w:numPr>
    </w:pPr>
  </w:style>
  <w:style w:type="numbering" w:customStyle="1" w:styleId="tl2">
    <w:name w:val="Štýl2"/>
    <w:rsid w:val="005E2CF1"/>
    <w:pPr>
      <w:numPr>
        <w:numId w:val="5"/>
      </w:numPr>
    </w:pPr>
  </w:style>
  <w:style w:type="numbering" w:customStyle="1" w:styleId="tl3">
    <w:name w:val="Štýl3"/>
    <w:rsid w:val="005E2CF1"/>
    <w:pPr>
      <w:numPr>
        <w:numId w:val="6"/>
      </w:numPr>
    </w:pPr>
  </w:style>
  <w:style w:type="numbering" w:customStyle="1" w:styleId="tl4">
    <w:name w:val="Štýl4"/>
    <w:rsid w:val="005E2CF1"/>
    <w:pPr>
      <w:numPr>
        <w:numId w:val="7"/>
      </w:numPr>
    </w:pPr>
  </w:style>
  <w:style w:type="numbering" w:customStyle="1" w:styleId="tl5">
    <w:name w:val="Štýl5"/>
    <w:rsid w:val="005E2CF1"/>
    <w:pPr>
      <w:numPr>
        <w:numId w:val="8"/>
      </w:numPr>
    </w:pPr>
  </w:style>
  <w:style w:type="numbering" w:customStyle="1" w:styleId="tl6">
    <w:name w:val="Štýl6"/>
    <w:rsid w:val="005E2CF1"/>
    <w:pPr>
      <w:numPr>
        <w:numId w:val="9"/>
      </w:numPr>
    </w:pPr>
  </w:style>
  <w:style w:type="numbering" w:customStyle="1" w:styleId="tl7">
    <w:name w:val="Štýl7"/>
    <w:rsid w:val="005E2CF1"/>
    <w:pPr>
      <w:numPr>
        <w:numId w:val="10"/>
      </w:numPr>
    </w:pPr>
  </w:style>
  <w:style w:type="paragraph" w:styleId="Textkomentra">
    <w:name w:val="annotation text"/>
    <w:basedOn w:val="Normlny"/>
    <w:link w:val="TextkomentraChar"/>
    <w:uiPriority w:val="99"/>
    <w:rsid w:val="005E2C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5E2CF1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16odsek10ptodsadeny2x">
    <w:name w:val="16_odsek_10pt_odsadeny2x"/>
    <w:basedOn w:val="Normlny"/>
    <w:uiPriority w:val="99"/>
    <w:rsid w:val="005E2CF1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numbering" w:customStyle="1" w:styleId="tl8">
    <w:name w:val="Štýl8"/>
    <w:rsid w:val="005E2CF1"/>
    <w:pPr>
      <w:numPr>
        <w:numId w:val="11"/>
      </w:numPr>
    </w:pPr>
  </w:style>
  <w:style w:type="paragraph" w:styleId="Normlnywebov">
    <w:name w:val="Normal (Web)"/>
    <w:basedOn w:val="Normlny"/>
    <w:uiPriority w:val="99"/>
    <w:semiHidden/>
    <w:unhideWhenUsed/>
    <w:rsid w:val="005E2CF1"/>
    <w:pPr>
      <w:tabs>
        <w:tab w:val="clear" w:pos="2160"/>
        <w:tab w:val="clear" w:pos="2880"/>
        <w:tab w:val="clear" w:pos="4500"/>
      </w:tabs>
      <w:spacing w:before="100" w:beforeAutospacing="1" w:after="240"/>
    </w:pPr>
    <w:rPr>
      <w:rFonts w:ascii="Times New Roman" w:hAnsi="Times New Roman"/>
      <w:sz w:val="24"/>
      <w:szCs w:val="24"/>
      <w:lang w:eastAsia="sk-SK"/>
    </w:rPr>
  </w:style>
  <w:style w:type="paragraph" w:customStyle="1" w:styleId="Default">
    <w:name w:val="Default"/>
    <w:rsid w:val="005E2CF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kaznakomentr">
    <w:name w:val="annotation reference"/>
    <w:uiPriority w:val="99"/>
    <w:semiHidden/>
    <w:unhideWhenUsed/>
    <w:rsid w:val="003F4C98"/>
    <w:rPr>
      <w:sz w:val="16"/>
      <w:szCs w:val="16"/>
    </w:rPr>
  </w:style>
  <w:style w:type="character" w:customStyle="1" w:styleId="OdsekzoznamuChar">
    <w:name w:val="Odsek zoznamu Char"/>
    <w:link w:val="Odsekzoznamu"/>
    <w:locked/>
    <w:rsid w:val="00B615A4"/>
    <w:rPr>
      <w:rFonts w:ascii="Arial" w:eastAsia="Times New Roman" w:hAnsi="Arial"/>
      <w:lang w:eastAsia="cs-CZ"/>
    </w:rPr>
  </w:style>
  <w:style w:type="paragraph" w:styleId="Bezriadkovania">
    <w:name w:val="No Spacing"/>
    <w:autoRedefine/>
    <w:uiPriority w:val="1"/>
    <w:qFormat/>
    <w:rsid w:val="00B615A4"/>
    <w:pPr>
      <w:ind w:left="578"/>
      <w:jc w:val="both"/>
    </w:pPr>
    <w:rPr>
      <w:rFonts w:ascii="Arial Narrow" w:hAnsi="Arial Narrow"/>
      <w:color w:val="FF0000"/>
      <w:sz w:val="22"/>
      <w:szCs w:val="22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52C59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link w:val="Predmetkomentra"/>
    <w:uiPriority w:val="99"/>
    <w:semiHidden/>
    <w:rsid w:val="00752C59"/>
    <w:rPr>
      <w:rFonts w:ascii="Arial" w:eastAsia="Times New Roman" w:hAnsi="Arial" w:cs="Times New Roman"/>
      <w:b/>
      <w:bCs/>
      <w:sz w:val="20"/>
      <w:szCs w:val="20"/>
      <w:lang w:val="en-GB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73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333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2228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Adrianka</dc:creator>
  <cp:lastModifiedBy>Tamara Bečárová</cp:lastModifiedBy>
  <cp:revision>6</cp:revision>
  <cp:lastPrinted>2019-04-29T11:17:00Z</cp:lastPrinted>
  <dcterms:created xsi:type="dcterms:W3CDTF">2020-08-28T08:45:00Z</dcterms:created>
  <dcterms:modified xsi:type="dcterms:W3CDTF">2020-12-11T09:40:00Z</dcterms:modified>
</cp:coreProperties>
</file>